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3E" w:rsidRPr="00B1083E" w:rsidRDefault="00B1083E" w:rsidP="00697AE4">
      <w:pPr>
        <w:spacing w:after="0"/>
        <w:rPr>
          <w:b/>
        </w:rPr>
      </w:pPr>
      <w:r w:rsidRPr="00B1083E">
        <w:rPr>
          <w:b/>
        </w:rPr>
        <w:t>Name: ___________________________________</w:t>
      </w:r>
    </w:p>
    <w:p w:rsidR="00B1083E" w:rsidRPr="00B1083E" w:rsidRDefault="00B1083E" w:rsidP="00697AE4">
      <w:pPr>
        <w:spacing w:after="0"/>
        <w:rPr>
          <w:b/>
        </w:rPr>
      </w:pPr>
      <w:r w:rsidRPr="00B1083E">
        <w:rPr>
          <w:b/>
        </w:rPr>
        <w:t>November 27</w:t>
      </w:r>
      <w:r w:rsidRPr="00B1083E">
        <w:rPr>
          <w:b/>
          <w:vertAlign w:val="superscript"/>
        </w:rPr>
        <w:t>th</w:t>
      </w:r>
      <w:r w:rsidRPr="00B1083E">
        <w:rPr>
          <w:b/>
        </w:rPr>
        <w:t>, 2012</w:t>
      </w:r>
    </w:p>
    <w:p w:rsidR="00697AE4" w:rsidRPr="00B1083E" w:rsidRDefault="00697AE4" w:rsidP="00697AE4">
      <w:pPr>
        <w:spacing w:after="0"/>
        <w:rPr>
          <w:b/>
        </w:rPr>
      </w:pPr>
      <w:r w:rsidRPr="00B1083E">
        <w:rPr>
          <w:b/>
        </w:rPr>
        <w:t>A.P. Calculus 1</w:t>
      </w:r>
      <w:r w:rsidR="00B1083E" w:rsidRPr="00B1083E">
        <w:rPr>
          <w:b/>
        </w:rPr>
        <w:t>, Mrs. Sulkes</w:t>
      </w:r>
    </w:p>
    <w:p w:rsidR="00B1083E" w:rsidRPr="00B1083E" w:rsidRDefault="00B1083E" w:rsidP="00B1083E">
      <w:pPr>
        <w:spacing w:after="0"/>
        <w:jc w:val="center"/>
        <w:rPr>
          <w:b/>
        </w:rPr>
      </w:pPr>
    </w:p>
    <w:p w:rsidR="00697AE4" w:rsidRPr="00B1083E" w:rsidRDefault="00B1083E" w:rsidP="00B1083E">
      <w:pPr>
        <w:spacing w:after="0"/>
        <w:jc w:val="center"/>
        <w:rPr>
          <w:b/>
        </w:rPr>
      </w:pPr>
      <w:r w:rsidRPr="00B1083E">
        <w:rPr>
          <w:b/>
        </w:rPr>
        <w:t xml:space="preserve">Curve Sketching and </w:t>
      </w:r>
      <w:r w:rsidR="00697AE4" w:rsidRPr="00B1083E">
        <w:rPr>
          <w:b/>
        </w:rPr>
        <w:t>Critical Numbers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BE04F3" w:rsidRPr="00B1083E" w:rsidTr="00DD4892">
        <w:trPr>
          <w:tblCellSpacing w:w="15" w:type="dxa"/>
        </w:trPr>
        <w:tc>
          <w:tcPr>
            <w:tcW w:w="9390" w:type="dxa"/>
            <w:hideMark/>
          </w:tcPr>
          <w:p w:rsidR="00B1083E" w:rsidRPr="00B1083E" w:rsidRDefault="00B1083E">
            <w:pPr>
              <w:pStyle w:val="NormalWeb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BE04F3" w:rsidRPr="00B1083E" w:rsidRDefault="00BE04F3">
            <w:pPr>
              <w:pStyle w:val="NormalWeb"/>
              <w:rPr>
                <w:rFonts w:ascii="Arial" w:hAnsi="Arial" w:cs="Arial"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t>Definition</w:t>
            </w:r>
            <w:r w:rsidR="00B1083E" w:rsidRPr="00B1083E">
              <w:rPr>
                <w:rFonts w:ascii="Arial" w:hAnsi="Arial" w:cs="Arial"/>
                <w:b/>
                <w:bCs/>
                <w:color w:val="auto"/>
              </w:rPr>
              <w:t xml:space="preserve"> of Critical Number</w:t>
            </w:r>
            <w:r w:rsidRPr="00B1083E">
              <w:rPr>
                <w:rFonts w:ascii="Arial" w:hAnsi="Arial" w:cs="Arial"/>
                <w:b/>
                <w:bCs/>
                <w:color w:val="auto"/>
              </w:rPr>
              <w:t>:</w:t>
            </w:r>
            <w:r w:rsidRPr="00B1083E">
              <w:rPr>
                <w:rFonts w:ascii="Arial" w:hAnsi="Arial" w:cs="Arial"/>
                <w:color w:val="auto"/>
              </w:rPr>
              <w:t xml:space="preserve"> A number </w:t>
            </w:r>
            <w:r w:rsidRPr="00B1083E">
              <w:rPr>
                <w:rFonts w:ascii="Arial" w:hAnsi="Arial" w:cs="Arial"/>
                <w:b/>
                <w:bCs/>
                <w:color w:val="auto"/>
              </w:rPr>
              <w:t>a</w:t>
            </w:r>
            <w:r w:rsidRPr="00B1083E">
              <w:rPr>
                <w:rFonts w:ascii="Arial" w:hAnsi="Arial" w:cs="Arial"/>
                <w:color w:val="auto"/>
              </w:rPr>
              <w:t xml:space="preserve"> in the </w:t>
            </w:r>
            <w:r w:rsidRPr="00B1083E">
              <w:rPr>
                <w:rFonts w:ascii="Arial" w:hAnsi="Arial" w:cs="Arial"/>
                <w:color w:val="auto"/>
                <w:u w:val="single"/>
              </w:rPr>
              <w:t xml:space="preserve">domain </w:t>
            </w:r>
            <w:r w:rsidRPr="00B1083E">
              <w:rPr>
                <w:rFonts w:ascii="Arial" w:hAnsi="Arial" w:cs="Arial"/>
                <w:color w:val="auto"/>
              </w:rPr>
              <w:t xml:space="preserve">of a given function f is called a critical number of f if f '(a) = 0 or f ' is undefined at x = a. </w:t>
            </w:r>
          </w:p>
          <w:p w:rsidR="00BE04F3" w:rsidRPr="00B1083E" w:rsidRDefault="00BE04F3">
            <w:pPr>
              <w:pStyle w:val="NormalWeb"/>
              <w:spacing w:after="240" w:afterAutospacing="0"/>
              <w:rPr>
                <w:rFonts w:ascii="Arial" w:hAnsi="Arial" w:cs="Arial"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t>Example 1:</w:t>
            </w:r>
            <w:r w:rsidRPr="00B1083E">
              <w:rPr>
                <w:rFonts w:ascii="Arial" w:hAnsi="Arial" w:cs="Arial"/>
                <w:color w:val="auto"/>
              </w:rPr>
              <w:t xml:space="preserve"> Find the critical number(s) of the polynomial function f given by </w:t>
            </w:r>
          </w:p>
          <w:p w:rsidR="00BE04F3" w:rsidRPr="00B1083E" w:rsidRDefault="00BE04F3">
            <w:pPr>
              <w:jc w:val="center"/>
              <w:rPr>
                <w:rFonts w:ascii="Arial" w:hAnsi="Arial" w:cs="Arial"/>
              </w:rPr>
            </w:pPr>
            <w:r w:rsidRPr="00B1083E">
              <w:rPr>
                <w:rFonts w:ascii="Arial" w:hAnsi="Arial" w:cs="Arial"/>
              </w:rPr>
              <w:t>f(x) = x</w:t>
            </w:r>
            <w:r w:rsidRPr="00B1083E">
              <w:rPr>
                <w:rFonts w:ascii="Arial" w:hAnsi="Arial" w:cs="Arial"/>
                <w:vertAlign w:val="superscript"/>
              </w:rPr>
              <w:t xml:space="preserve"> 3</w:t>
            </w:r>
            <w:r w:rsidRPr="00B1083E">
              <w:rPr>
                <w:rFonts w:ascii="Arial" w:hAnsi="Arial" w:cs="Arial"/>
              </w:rPr>
              <w:t xml:space="preserve"> - 3x + 5</w:t>
            </w:r>
          </w:p>
          <w:p w:rsidR="004B1551" w:rsidRPr="00B1083E" w:rsidRDefault="004B1551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B1083E" w:rsidRPr="00B1083E" w:rsidRDefault="00B1083E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4B1551" w:rsidRPr="00B1083E" w:rsidRDefault="004B1551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BE04F3" w:rsidRPr="00B1083E" w:rsidRDefault="00BE04F3">
            <w:pPr>
              <w:pStyle w:val="NormalWeb"/>
              <w:spacing w:after="240" w:afterAutospacing="0"/>
              <w:rPr>
                <w:rFonts w:ascii="Arial" w:hAnsi="Arial" w:cs="Arial"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t>Example 2:</w:t>
            </w:r>
            <w:r w:rsidRPr="00B1083E">
              <w:rPr>
                <w:rFonts w:ascii="Arial" w:hAnsi="Arial" w:cs="Arial"/>
                <w:color w:val="auto"/>
              </w:rPr>
              <w:t xml:space="preserve"> Find the critical number(s) of the absolute value function f given by </w:t>
            </w:r>
          </w:p>
          <w:p w:rsidR="00BE04F3" w:rsidRPr="00B1083E" w:rsidRDefault="00BE04F3">
            <w:pPr>
              <w:jc w:val="center"/>
              <w:rPr>
                <w:rFonts w:ascii="Arial" w:hAnsi="Arial" w:cs="Arial"/>
              </w:rPr>
            </w:pPr>
            <w:r w:rsidRPr="00B1083E">
              <w:rPr>
                <w:rFonts w:ascii="Arial" w:hAnsi="Arial" w:cs="Arial"/>
              </w:rPr>
              <w:t>f(x) = | x - 2 |</w:t>
            </w:r>
          </w:p>
          <w:p w:rsidR="004B1551" w:rsidRPr="00B1083E" w:rsidRDefault="004B1551">
            <w:pPr>
              <w:jc w:val="center"/>
              <w:rPr>
                <w:rFonts w:ascii="Arial" w:hAnsi="Arial" w:cs="Arial"/>
              </w:rPr>
            </w:pPr>
          </w:p>
          <w:p w:rsidR="00B1083E" w:rsidRPr="00B1083E" w:rsidRDefault="00B1083E">
            <w:pPr>
              <w:jc w:val="center"/>
              <w:rPr>
                <w:rFonts w:ascii="Arial" w:hAnsi="Arial" w:cs="Arial"/>
              </w:rPr>
            </w:pPr>
          </w:p>
          <w:p w:rsidR="004B1551" w:rsidRPr="00B1083E" w:rsidRDefault="004B1551">
            <w:pPr>
              <w:jc w:val="center"/>
              <w:rPr>
                <w:rFonts w:ascii="Arial" w:hAnsi="Arial" w:cs="Arial"/>
              </w:rPr>
            </w:pPr>
          </w:p>
          <w:p w:rsidR="00BE04F3" w:rsidRPr="00B1083E" w:rsidRDefault="00BE04F3">
            <w:pPr>
              <w:pStyle w:val="NormalWeb"/>
              <w:spacing w:after="240" w:afterAutospacing="0"/>
              <w:rPr>
                <w:rFonts w:ascii="Arial" w:hAnsi="Arial" w:cs="Arial"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t>Example 3:</w:t>
            </w:r>
            <w:r w:rsidRPr="00B1083E">
              <w:rPr>
                <w:rFonts w:ascii="Arial" w:hAnsi="Arial" w:cs="Arial"/>
                <w:color w:val="auto"/>
              </w:rPr>
              <w:t xml:space="preserve"> Find the critical number(s) of function f whose first derivative is shown graphically below. </w:t>
            </w:r>
          </w:p>
          <w:p w:rsidR="00BE04F3" w:rsidRPr="00B1083E" w:rsidRDefault="00BE04F3">
            <w:pPr>
              <w:jc w:val="center"/>
              <w:rPr>
                <w:rFonts w:ascii="Arial" w:hAnsi="Arial" w:cs="Arial"/>
              </w:rPr>
            </w:pPr>
            <w:r w:rsidRPr="00B1083E">
              <w:rPr>
                <w:rFonts w:ascii="Arial" w:hAnsi="Arial" w:cs="Arial"/>
                <w:noProof/>
              </w:rPr>
              <w:drawing>
                <wp:inline distT="0" distB="0" distL="0" distR="0">
                  <wp:extent cx="2295525" cy="1905000"/>
                  <wp:effectExtent l="19050" t="0" r="9525" b="0"/>
                  <wp:docPr id="1" name="Picture 1" descr="graph of derivative, exampl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aph of derivative, exampl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95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551" w:rsidRPr="00B1083E" w:rsidRDefault="004B1551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BE04F3" w:rsidRPr="00B1083E" w:rsidRDefault="00B1083E">
            <w:pPr>
              <w:pStyle w:val="NormalWeb"/>
              <w:spacing w:after="240" w:afterAutospacing="0"/>
              <w:rPr>
                <w:ins w:id="0" w:author="Unknown"/>
                <w:rFonts w:ascii="Arial" w:hAnsi="Arial" w:cs="Arial"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lastRenderedPageBreak/>
              <w:t>Example 4:</w:t>
            </w:r>
            <w:r>
              <w:rPr>
                <w:rFonts w:ascii="Arial" w:hAnsi="Arial" w:cs="Arial"/>
                <w:bCs/>
                <w:color w:val="auto"/>
              </w:rPr>
              <w:t xml:space="preserve"> Find the critical number(s) of the rational function f defined by</w:t>
            </w:r>
          </w:p>
          <w:p w:rsidR="004B1551" w:rsidRPr="00B1083E" w:rsidRDefault="00B1083E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  <w:position w:val="-24"/>
              </w:rPr>
              <w:object w:dxaOrig="13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3" type="#_x0000_t75" style="width:79.5pt;height:38.25pt" o:ole="">
                  <v:imagedata r:id="rId8" o:title=""/>
                </v:shape>
                <o:OLEObject Type="Embed" ProgID="Equation.DSMT4" ShapeID="_x0000_i1073" DrawAspect="Content" ObjectID="_1415425300" r:id="rId9"/>
              </w:object>
            </w:r>
          </w:p>
          <w:p w:rsidR="00B1083E" w:rsidRDefault="00B1083E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DD4892" w:rsidRDefault="00DD4892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DD4892" w:rsidRDefault="00DD4892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016938" w:rsidRDefault="00016938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016938" w:rsidRDefault="00016938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DD4892" w:rsidRPr="00B1083E" w:rsidRDefault="00DD4892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4B1551" w:rsidRPr="00B1083E" w:rsidRDefault="004B1551">
            <w:pPr>
              <w:pStyle w:val="NormalWeb"/>
              <w:spacing w:after="240" w:afterAutospacing="0"/>
              <w:rPr>
                <w:rFonts w:ascii="Arial" w:hAnsi="Arial" w:cs="Arial"/>
                <w:b/>
                <w:bCs/>
                <w:color w:val="auto"/>
              </w:rPr>
            </w:pPr>
          </w:p>
          <w:p w:rsidR="00BE04F3" w:rsidRPr="00B1083E" w:rsidRDefault="00B1083E">
            <w:pPr>
              <w:pStyle w:val="NormalWeb"/>
              <w:spacing w:after="240" w:afterAutospacing="0"/>
              <w:rPr>
                <w:ins w:id="1" w:author="Unknown"/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Example 5:  </w:t>
            </w:r>
            <w:r w:rsidRPr="00B1083E">
              <w:rPr>
                <w:rFonts w:ascii="Arial" w:hAnsi="Arial" w:cs="Arial"/>
                <w:bCs/>
                <w:color w:val="auto"/>
              </w:rPr>
              <w:t>Find the critical number(s) of function f defined by</w:t>
            </w:r>
          </w:p>
          <w:p w:rsidR="00BE04F3" w:rsidRPr="00B1083E" w:rsidRDefault="00B1083E">
            <w:pPr>
              <w:spacing w:after="240"/>
              <w:rPr>
                <w:rFonts w:ascii="Arial" w:hAnsi="Arial" w:cs="Arial"/>
              </w:rPr>
            </w:pPr>
            <w:r w:rsidRPr="00B1083E">
              <w:rPr>
                <w:rFonts w:ascii="Arial" w:hAnsi="Arial" w:cs="Arial"/>
                <w:position w:val="-10"/>
              </w:rPr>
              <w:object w:dxaOrig="1820" w:dyaOrig="400">
                <v:shape id="_x0000_i1078" type="#_x0000_t75" style="width:100.5pt;height:22.5pt" o:ole="">
                  <v:imagedata r:id="rId10" o:title=""/>
                </v:shape>
                <o:OLEObject Type="Embed" ProgID="Equation.DSMT4" ShapeID="_x0000_i1078" DrawAspect="Content" ObjectID="_1415425301" r:id="rId11"/>
              </w:object>
            </w:r>
          </w:p>
          <w:p w:rsidR="004B1551" w:rsidRDefault="004B1551">
            <w:pPr>
              <w:spacing w:after="240"/>
              <w:rPr>
                <w:rFonts w:ascii="Arial" w:hAnsi="Arial" w:cs="Arial"/>
              </w:rPr>
            </w:pPr>
          </w:p>
          <w:p w:rsidR="00DD4892" w:rsidRDefault="00DD4892">
            <w:pPr>
              <w:spacing w:after="240"/>
              <w:rPr>
                <w:rFonts w:ascii="Arial" w:hAnsi="Arial" w:cs="Arial"/>
              </w:rPr>
            </w:pPr>
          </w:p>
          <w:p w:rsidR="00DD4892" w:rsidRDefault="00DD4892">
            <w:pPr>
              <w:spacing w:after="240"/>
              <w:rPr>
                <w:rFonts w:ascii="Arial" w:hAnsi="Arial" w:cs="Arial"/>
              </w:rPr>
            </w:pPr>
          </w:p>
          <w:p w:rsidR="00DD4892" w:rsidRPr="00B1083E" w:rsidRDefault="00DD4892">
            <w:pPr>
              <w:spacing w:after="240"/>
              <w:rPr>
                <w:rFonts w:ascii="Arial" w:hAnsi="Arial" w:cs="Arial"/>
              </w:rPr>
            </w:pPr>
          </w:p>
          <w:p w:rsidR="004B1551" w:rsidRDefault="004B1551">
            <w:pPr>
              <w:spacing w:after="240"/>
              <w:rPr>
                <w:rFonts w:ascii="Arial" w:hAnsi="Arial" w:cs="Arial"/>
              </w:rPr>
            </w:pPr>
          </w:p>
          <w:p w:rsidR="00016938" w:rsidRPr="00B1083E" w:rsidRDefault="00016938">
            <w:pPr>
              <w:spacing w:after="240"/>
              <w:rPr>
                <w:rFonts w:ascii="Arial" w:hAnsi="Arial" w:cs="Arial"/>
              </w:rPr>
            </w:pPr>
          </w:p>
          <w:p w:rsidR="00B1083E" w:rsidRDefault="00B1083E">
            <w:pPr>
              <w:pStyle w:val="NormalWeb"/>
              <w:rPr>
                <w:rFonts w:ascii="Arial" w:hAnsi="Arial" w:cs="Arial"/>
                <w:b/>
                <w:bCs/>
                <w:color w:val="auto"/>
              </w:rPr>
            </w:pPr>
            <w:r w:rsidRPr="00B1083E">
              <w:rPr>
                <w:rFonts w:ascii="Arial" w:hAnsi="Arial" w:cs="Arial"/>
                <w:b/>
                <w:bCs/>
                <w:color w:val="auto"/>
              </w:rPr>
              <w:t>Practice:</w:t>
            </w:r>
          </w:p>
          <w:p w:rsidR="00DD4892" w:rsidRDefault="00B1083E">
            <w:pPr>
              <w:pStyle w:val="NormalWeb"/>
              <w:rPr>
                <w:rFonts w:ascii="Arial" w:hAnsi="Arial" w:cs="Arial"/>
                <w:color w:val="auto"/>
              </w:rPr>
            </w:pPr>
            <w:r w:rsidRPr="00DD4892">
              <w:rPr>
                <w:rFonts w:ascii="Arial" w:hAnsi="Arial" w:cs="Arial"/>
                <w:bCs/>
                <w:color w:val="auto"/>
              </w:rPr>
              <w:t>Find the critical numbers of the functions:</w:t>
            </w:r>
            <w:ins w:id="2" w:author="Unknown">
              <w:r w:rsidR="00BE04F3" w:rsidRPr="00DD4892">
                <w:rPr>
                  <w:rFonts w:ascii="Arial" w:hAnsi="Arial" w:cs="Arial"/>
                  <w:color w:val="auto"/>
                </w:rPr>
                <w:br/>
              </w:r>
              <w:r w:rsidR="00BE04F3" w:rsidRPr="00B1083E">
                <w:rPr>
                  <w:rFonts w:ascii="Arial" w:hAnsi="Arial" w:cs="Arial"/>
                  <w:color w:val="auto"/>
                </w:rPr>
                <w:br/>
              </w:r>
            </w:ins>
            <w:r w:rsidR="00DD4892">
              <w:rPr>
                <w:rFonts w:ascii="Arial" w:hAnsi="Arial" w:cs="Arial"/>
                <w:color w:val="auto"/>
              </w:rPr>
              <w:t xml:space="preserve">a)  </w:t>
            </w:r>
            <w:r w:rsidR="00DD4892" w:rsidRPr="00DD4892">
              <w:rPr>
                <w:rFonts w:ascii="Arial" w:hAnsi="Arial" w:cs="Arial"/>
                <w:color w:val="auto"/>
                <w:position w:val="-10"/>
              </w:rPr>
              <w:object w:dxaOrig="2000" w:dyaOrig="360">
                <v:shape id="_x0000_i1085" type="#_x0000_t75" style="width:99.75pt;height:18pt" o:ole="">
                  <v:imagedata r:id="rId12" o:title=""/>
                </v:shape>
                <o:OLEObject Type="Embed" ProgID="Equation.DSMT4" ShapeID="_x0000_i1085" DrawAspect="Content" ObjectID="_1415425302" r:id="rId13"/>
              </w:object>
            </w: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b) </w:t>
            </w:r>
            <w:r w:rsidRPr="00DD4892">
              <w:rPr>
                <w:rFonts w:ascii="Arial" w:hAnsi="Arial" w:cs="Arial"/>
                <w:color w:val="auto"/>
                <w:position w:val="-14"/>
              </w:rPr>
              <w:object w:dxaOrig="1620" w:dyaOrig="400">
                <v:shape id="_x0000_i1088" type="#_x0000_t75" style="width:81pt;height:20.25pt" o:ole="">
                  <v:imagedata r:id="rId14" o:title=""/>
                </v:shape>
                <o:OLEObject Type="Embed" ProgID="Equation.DSMT4" ShapeID="_x0000_i1088" DrawAspect="Content" ObjectID="_1415425303" r:id="rId15"/>
              </w:object>
            </w: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c) </w:t>
            </w:r>
            <w:r w:rsidRPr="00DD4892">
              <w:rPr>
                <w:rFonts w:ascii="Arial" w:hAnsi="Arial" w:cs="Arial"/>
                <w:color w:val="auto"/>
                <w:position w:val="-10"/>
              </w:rPr>
              <w:object w:dxaOrig="1800" w:dyaOrig="360">
                <v:shape id="_x0000_i1091" type="#_x0000_t75" style="width:90pt;height:18pt" o:ole="">
                  <v:imagedata r:id="rId16" o:title=""/>
                </v:shape>
                <o:OLEObject Type="Embed" ProgID="Equation.DSMT4" ShapeID="_x0000_i1091" DrawAspect="Content" ObjectID="_1415425304" r:id="rId17"/>
              </w:object>
            </w: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 w:rsidP="00DD4892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d) </w:t>
            </w:r>
            <w:r w:rsidRPr="00DD4892">
              <w:rPr>
                <w:rFonts w:ascii="Arial" w:hAnsi="Arial" w:cs="Arial"/>
                <w:color w:val="auto"/>
                <w:position w:val="-10"/>
              </w:rPr>
              <w:object w:dxaOrig="1340" w:dyaOrig="400">
                <v:shape id="_x0000_i1094" type="#_x0000_t75" style="width:66.75pt;height:20.25pt" o:ole="">
                  <v:imagedata r:id="rId18" o:title=""/>
                </v:shape>
                <o:OLEObject Type="Embed" ProgID="Equation.DSMT4" ShapeID="_x0000_i1094" DrawAspect="Content" ObjectID="_1415425305" r:id="rId19"/>
              </w:object>
            </w:r>
          </w:p>
          <w:p w:rsidR="00DD4892" w:rsidRDefault="00DD4892" w:rsidP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 w:rsidP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DD4892" w:rsidRDefault="00DD4892" w:rsidP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016938" w:rsidRDefault="00016938" w:rsidP="00DD4892">
            <w:pPr>
              <w:pStyle w:val="NormalWeb"/>
              <w:rPr>
                <w:rFonts w:ascii="Arial" w:hAnsi="Arial" w:cs="Arial"/>
                <w:color w:val="auto"/>
              </w:rPr>
            </w:pPr>
          </w:p>
          <w:p w:rsidR="00BE04F3" w:rsidRPr="00B1083E" w:rsidRDefault="00BE04F3" w:rsidP="00DD4892">
            <w:pPr>
              <w:pStyle w:val="NormalWeb"/>
              <w:rPr>
                <w:rFonts w:ascii="Arial" w:hAnsi="Arial" w:cs="Arial"/>
                <w:color w:val="auto"/>
              </w:rPr>
            </w:pPr>
            <w:ins w:id="3" w:author="Unknown">
              <w:r w:rsidRPr="00B1083E">
                <w:rPr>
                  <w:rFonts w:ascii="Arial" w:hAnsi="Arial" w:cs="Arial"/>
                  <w:color w:val="auto"/>
                </w:rPr>
                <w:br/>
              </w:r>
            </w:ins>
            <w:r w:rsidR="00DD4892">
              <w:rPr>
                <w:rFonts w:ascii="Arial" w:hAnsi="Arial" w:cs="Arial"/>
                <w:color w:val="auto"/>
              </w:rPr>
              <w:t xml:space="preserve">e)  </w:t>
            </w:r>
            <w:r w:rsidR="00DD4892" w:rsidRPr="00DD4892">
              <w:rPr>
                <w:rFonts w:ascii="Arial" w:hAnsi="Arial" w:cs="Arial"/>
                <w:color w:val="auto"/>
                <w:position w:val="-24"/>
              </w:rPr>
              <w:object w:dxaOrig="1280" w:dyaOrig="620">
                <v:shape id="_x0000_i1097" type="#_x0000_t75" style="width:63.75pt;height:30.75pt" o:ole="">
                  <v:imagedata r:id="rId20" o:title=""/>
                </v:shape>
                <o:OLEObject Type="Embed" ProgID="Equation.DSMT4" ShapeID="_x0000_i1097" DrawAspect="Content" ObjectID="_1415425306" r:id="rId21"/>
              </w:object>
            </w:r>
          </w:p>
        </w:tc>
      </w:tr>
      <w:tr w:rsidR="00B1083E" w:rsidRPr="00B1083E" w:rsidTr="00DD4892">
        <w:trPr>
          <w:tblCellSpacing w:w="15" w:type="dxa"/>
        </w:trPr>
        <w:tc>
          <w:tcPr>
            <w:tcW w:w="9390" w:type="dxa"/>
          </w:tcPr>
          <w:p w:rsidR="00B1083E" w:rsidRPr="00B1083E" w:rsidRDefault="00B1083E">
            <w:pPr>
              <w:pStyle w:val="NormalWeb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1083E" w:rsidRPr="00B1083E" w:rsidTr="00DD4892">
        <w:trPr>
          <w:tblCellSpacing w:w="15" w:type="dxa"/>
        </w:trPr>
        <w:tc>
          <w:tcPr>
            <w:tcW w:w="9390" w:type="dxa"/>
          </w:tcPr>
          <w:p w:rsidR="00B1083E" w:rsidRPr="00B1083E" w:rsidRDefault="00B1083E">
            <w:pPr>
              <w:pStyle w:val="NormalWeb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713A4B" w:rsidRPr="00B1083E" w:rsidRDefault="00713A4B"/>
    <w:p w:rsidR="00697AE4" w:rsidRPr="00B1083E" w:rsidRDefault="00697AE4"/>
    <w:p w:rsidR="00697AE4" w:rsidRPr="00B1083E" w:rsidRDefault="00697AE4"/>
    <w:p w:rsidR="00697AE4" w:rsidRPr="00016938" w:rsidRDefault="00697AE4">
      <w:pPr>
        <w:rPr>
          <w:b/>
          <w:sz w:val="24"/>
          <w:szCs w:val="24"/>
        </w:rPr>
      </w:pPr>
      <w:r w:rsidRPr="00016938">
        <w:rPr>
          <w:b/>
          <w:sz w:val="24"/>
          <w:szCs w:val="24"/>
        </w:rPr>
        <w:t>Why is finding the critical numbers important?</w:t>
      </w:r>
      <w:r w:rsidR="00016938">
        <w:rPr>
          <w:b/>
          <w:sz w:val="24"/>
          <w:szCs w:val="24"/>
        </w:rPr>
        <w:t xml:space="preserve"> Let’s explore.</w:t>
      </w:r>
    </w:p>
    <w:p w:rsidR="00E71786" w:rsidRPr="00B1083E" w:rsidRDefault="00E71786">
      <w:r w:rsidRPr="00B1083E">
        <w:rPr>
          <w:b/>
        </w:rPr>
        <w:t xml:space="preserve">Example 1:  </w:t>
      </w:r>
      <w:r w:rsidRPr="00B1083E">
        <w:t>Consider the following sign chart:</w:t>
      </w:r>
      <w:r w:rsidRPr="00B1083E">
        <w:tab/>
      </w:r>
    </w:p>
    <w:tbl>
      <w:tblPr>
        <w:tblStyle w:val="TableGrid"/>
        <w:tblW w:w="0" w:type="auto"/>
        <w:tblLook w:val="04A0"/>
      </w:tblPr>
      <w:tblGrid>
        <w:gridCol w:w="1508"/>
        <w:gridCol w:w="1479"/>
        <w:gridCol w:w="1034"/>
        <w:gridCol w:w="1219"/>
        <w:gridCol w:w="1094"/>
        <w:gridCol w:w="1267"/>
        <w:gridCol w:w="977"/>
        <w:gridCol w:w="998"/>
      </w:tblGrid>
      <w:tr w:rsidR="00E71786" w:rsidRPr="00B1083E" w:rsidTr="00E71786">
        <w:tc>
          <w:tcPr>
            <w:tcW w:w="1508" w:type="dxa"/>
          </w:tcPr>
          <w:p w:rsidR="00E71786" w:rsidRPr="00B1083E" w:rsidRDefault="00E71786">
            <w:pPr>
              <w:rPr>
                <w:i/>
              </w:rPr>
            </w:pPr>
            <w:r w:rsidRPr="00B1083E">
              <w:rPr>
                <w:i/>
              </w:rPr>
              <w:t>Intervals</w:t>
            </w:r>
          </w:p>
        </w:tc>
        <w:tc>
          <w:tcPr>
            <w:tcW w:w="1479" w:type="dxa"/>
          </w:tcPr>
          <w:p w:rsidR="00E71786" w:rsidRPr="00B1083E" w:rsidRDefault="00E71786">
            <w:r w:rsidRPr="00B1083E">
              <w:rPr>
                <w:position w:val="-14"/>
              </w:rPr>
              <w:object w:dxaOrig="900" w:dyaOrig="400">
                <v:shape id="_x0000_i1025" type="#_x0000_t75" style="width:45pt;height:20.25pt" o:ole="">
                  <v:imagedata r:id="rId22" o:title=""/>
                </v:shape>
                <o:OLEObject Type="Embed" ProgID="Equation.DSMT4" ShapeID="_x0000_i1025" DrawAspect="Content" ObjectID="_1415425307" r:id="rId23"/>
              </w:object>
            </w:r>
          </w:p>
        </w:tc>
        <w:tc>
          <w:tcPr>
            <w:tcW w:w="1034" w:type="dxa"/>
          </w:tcPr>
          <w:p w:rsidR="00E71786" w:rsidRPr="00B1083E" w:rsidRDefault="00E71786">
            <w:r w:rsidRPr="00B1083E">
              <w:t>-5</w:t>
            </w:r>
          </w:p>
        </w:tc>
        <w:tc>
          <w:tcPr>
            <w:tcW w:w="1219" w:type="dxa"/>
          </w:tcPr>
          <w:p w:rsidR="00E71786" w:rsidRPr="00B1083E" w:rsidRDefault="00E71786">
            <w:r w:rsidRPr="00B1083E">
              <w:t>(-5,10)</w:t>
            </w:r>
          </w:p>
        </w:tc>
        <w:tc>
          <w:tcPr>
            <w:tcW w:w="1094" w:type="dxa"/>
          </w:tcPr>
          <w:p w:rsidR="00E71786" w:rsidRPr="00B1083E" w:rsidRDefault="00E71786">
            <w:r w:rsidRPr="00B1083E">
              <w:t>10</w:t>
            </w:r>
          </w:p>
        </w:tc>
        <w:tc>
          <w:tcPr>
            <w:tcW w:w="1267" w:type="dxa"/>
          </w:tcPr>
          <w:p w:rsidR="00E71786" w:rsidRPr="00B1083E" w:rsidRDefault="00E71786">
            <w:r w:rsidRPr="00B1083E">
              <w:rPr>
                <w:position w:val="-14"/>
              </w:rPr>
              <w:object w:dxaOrig="760" w:dyaOrig="400">
                <v:shape id="_x0000_i1026" type="#_x0000_t75" style="width:38.25pt;height:20.25pt" o:ole="">
                  <v:imagedata r:id="rId24" o:title=""/>
                </v:shape>
                <o:OLEObject Type="Embed" ProgID="Equation.DSMT4" ShapeID="_x0000_i1026" DrawAspect="Content" ObjectID="_1415425308" r:id="rId25"/>
              </w:object>
            </w:r>
          </w:p>
        </w:tc>
        <w:tc>
          <w:tcPr>
            <w:tcW w:w="977" w:type="dxa"/>
          </w:tcPr>
          <w:p w:rsidR="00E71786" w:rsidRPr="00B1083E" w:rsidRDefault="00E71786">
            <w:r w:rsidRPr="00B1083E">
              <w:t>15</w:t>
            </w:r>
          </w:p>
        </w:tc>
        <w:tc>
          <w:tcPr>
            <w:tcW w:w="998" w:type="dxa"/>
          </w:tcPr>
          <w:p w:rsidR="00E71786" w:rsidRPr="00B1083E" w:rsidRDefault="00E71786">
            <w:r w:rsidRPr="00B1083E">
              <w:rPr>
                <w:position w:val="-10"/>
              </w:rPr>
              <w:object w:dxaOrig="700" w:dyaOrig="320">
                <v:shape id="_x0000_i1027" type="#_x0000_t75" style="width:35.25pt;height:15.75pt" o:ole="">
                  <v:imagedata r:id="rId26" o:title=""/>
                </v:shape>
                <o:OLEObject Type="Embed" ProgID="Equation.DSMT4" ShapeID="_x0000_i1027" DrawAspect="Content" ObjectID="_1415425309" r:id="rId27"/>
              </w:object>
            </w:r>
          </w:p>
        </w:tc>
      </w:tr>
      <w:tr w:rsidR="00E71786" w:rsidRPr="00B1083E" w:rsidTr="00E71786">
        <w:tc>
          <w:tcPr>
            <w:tcW w:w="1508" w:type="dxa"/>
          </w:tcPr>
          <w:p w:rsidR="00E71786" w:rsidRPr="00B1083E" w:rsidRDefault="00E71786">
            <w:r w:rsidRPr="00B1083E">
              <w:rPr>
                <w:i/>
              </w:rPr>
              <w:t>f</w:t>
            </w:r>
            <w:r w:rsidRPr="00B1083E">
              <w:t>(x)</w:t>
            </w:r>
          </w:p>
        </w:tc>
        <w:tc>
          <w:tcPr>
            <w:tcW w:w="1479" w:type="dxa"/>
          </w:tcPr>
          <w:p w:rsidR="00E71786" w:rsidRPr="00B1083E" w:rsidRDefault="00E71786">
            <w:r w:rsidRPr="00B1083E">
              <w:t>+</w:t>
            </w:r>
          </w:p>
        </w:tc>
        <w:tc>
          <w:tcPr>
            <w:tcW w:w="1034" w:type="dxa"/>
          </w:tcPr>
          <w:p w:rsidR="00E71786" w:rsidRPr="00B1083E" w:rsidRDefault="00E71786">
            <w:r w:rsidRPr="00B1083E">
              <w:t>0</w:t>
            </w:r>
          </w:p>
        </w:tc>
        <w:tc>
          <w:tcPr>
            <w:tcW w:w="1219" w:type="dxa"/>
          </w:tcPr>
          <w:p w:rsidR="00E71786" w:rsidRPr="00B1083E" w:rsidRDefault="00E71786">
            <w:r w:rsidRPr="00B1083E">
              <w:t>-</w:t>
            </w:r>
          </w:p>
        </w:tc>
        <w:tc>
          <w:tcPr>
            <w:tcW w:w="1094" w:type="dxa"/>
          </w:tcPr>
          <w:p w:rsidR="00E71786" w:rsidRPr="00B1083E" w:rsidRDefault="00E71786">
            <w:r w:rsidRPr="00B1083E">
              <w:t>0</w:t>
            </w:r>
          </w:p>
        </w:tc>
        <w:tc>
          <w:tcPr>
            <w:tcW w:w="1267" w:type="dxa"/>
          </w:tcPr>
          <w:p w:rsidR="00E71786" w:rsidRPr="00B1083E" w:rsidRDefault="00E71786">
            <w:r w:rsidRPr="00B1083E">
              <w:t>+</w:t>
            </w:r>
          </w:p>
        </w:tc>
        <w:tc>
          <w:tcPr>
            <w:tcW w:w="977" w:type="dxa"/>
          </w:tcPr>
          <w:p w:rsidR="00E71786" w:rsidRPr="00B1083E" w:rsidRDefault="00E71786">
            <w:r w:rsidRPr="00B1083E">
              <w:t>+</w:t>
            </w:r>
          </w:p>
        </w:tc>
        <w:tc>
          <w:tcPr>
            <w:tcW w:w="998" w:type="dxa"/>
          </w:tcPr>
          <w:p w:rsidR="00E71786" w:rsidRPr="00B1083E" w:rsidRDefault="00E71786">
            <w:r w:rsidRPr="00B1083E">
              <w:t>+</w:t>
            </w:r>
          </w:p>
        </w:tc>
      </w:tr>
      <w:tr w:rsidR="00E71786" w:rsidRPr="00B1083E" w:rsidTr="00E71786">
        <w:tc>
          <w:tcPr>
            <w:tcW w:w="1508" w:type="dxa"/>
          </w:tcPr>
          <w:p w:rsidR="00E71786" w:rsidRPr="00B1083E" w:rsidRDefault="00E71786">
            <w:r w:rsidRPr="00B1083E">
              <w:rPr>
                <w:position w:val="-10"/>
              </w:rPr>
              <w:object w:dxaOrig="580" w:dyaOrig="320">
                <v:shape id="_x0000_i1028" type="#_x0000_t75" style="width:29.25pt;height:15.75pt" o:ole="">
                  <v:imagedata r:id="rId28" o:title=""/>
                </v:shape>
                <o:OLEObject Type="Embed" ProgID="Equation.DSMT4" ShapeID="_x0000_i1028" DrawAspect="Content" ObjectID="_1415425310" r:id="rId29"/>
              </w:object>
            </w:r>
          </w:p>
        </w:tc>
        <w:tc>
          <w:tcPr>
            <w:tcW w:w="1479" w:type="dxa"/>
          </w:tcPr>
          <w:p w:rsidR="00E71786" w:rsidRPr="00B1083E" w:rsidRDefault="00E71786">
            <w:r w:rsidRPr="00B1083E">
              <w:t>-</w:t>
            </w:r>
          </w:p>
        </w:tc>
        <w:tc>
          <w:tcPr>
            <w:tcW w:w="1034" w:type="dxa"/>
          </w:tcPr>
          <w:p w:rsidR="00E71786" w:rsidRPr="00B1083E" w:rsidRDefault="00E71786">
            <w:r w:rsidRPr="00B1083E">
              <w:t>-2</w:t>
            </w:r>
          </w:p>
        </w:tc>
        <w:tc>
          <w:tcPr>
            <w:tcW w:w="1219" w:type="dxa"/>
          </w:tcPr>
          <w:p w:rsidR="00E71786" w:rsidRPr="00B1083E" w:rsidRDefault="00E71786">
            <w:r w:rsidRPr="00B1083E">
              <w:t>-</w:t>
            </w:r>
          </w:p>
        </w:tc>
        <w:tc>
          <w:tcPr>
            <w:tcW w:w="1094" w:type="dxa"/>
          </w:tcPr>
          <w:p w:rsidR="00E71786" w:rsidRPr="00B1083E" w:rsidRDefault="00E71786">
            <w:r w:rsidRPr="00B1083E">
              <w:t>-6</w:t>
            </w:r>
          </w:p>
        </w:tc>
        <w:tc>
          <w:tcPr>
            <w:tcW w:w="1267" w:type="dxa"/>
          </w:tcPr>
          <w:p w:rsidR="00E71786" w:rsidRPr="00B1083E" w:rsidRDefault="00E71786">
            <w:r w:rsidRPr="00B1083E">
              <w:t>-</w:t>
            </w:r>
          </w:p>
        </w:tc>
        <w:tc>
          <w:tcPr>
            <w:tcW w:w="977" w:type="dxa"/>
          </w:tcPr>
          <w:p w:rsidR="00E71786" w:rsidRPr="00B1083E" w:rsidRDefault="00E71786">
            <w:r w:rsidRPr="00B1083E">
              <w:t>0</w:t>
            </w:r>
          </w:p>
        </w:tc>
        <w:tc>
          <w:tcPr>
            <w:tcW w:w="998" w:type="dxa"/>
          </w:tcPr>
          <w:p w:rsidR="00E71786" w:rsidRPr="00B1083E" w:rsidRDefault="00E71786">
            <w:r w:rsidRPr="00B1083E">
              <w:t>+</w:t>
            </w:r>
          </w:p>
        </w:tc>
      </w:tr>
    </w:tbl>
    <w:p w:rsidR="00E71786" w:rsidRPr="00B1083E" w:rsidRDefault="00E71786"/>
    <w:p w:rsidR="00E71786" w:rsidRPr="00B1083E" w:rsidRDefault="00F5363C" w:rsidP="00F5363C">
      <w:pPr>
        <w:pStyle w:val="ListParagraph"/>
        <w:numPr>
          <w:ilvl w:val="0"/>
          <w:numId w:val="6"/>
        </w:numPr>
      </w:pPr>
      <w:r w:rsidRPr="00B1083E">
        <w:t xml:space="preserve"> Determine the intervals where </w:t>
      </w:r>
      <w:r w:rsidRPr="00B1083E">
        <w:rPr>
          <w:position w:val="-10"/>
        </w:rPr>
        <w:object w:dxaOrig="540" w:dyaOrig="320">
          <v:shape id="_x0000_i1029" type="#_x0000_t75" style="width:27pt;height:15.75pt" o:ole="">
            <v:imagedata r:id="rId30" o:title=""/>
          </v:shape>
          <o:OLEObject Type="Embed" ProgID="Equation.DSMT4" ShapeID="_x0000_i1029" DrawAspect="Content" ObjectID="_1415425311" r:id="rId31"/>
        </w:object>
      </w:r>
      <w:r w:rsidRPr="00B1083E">
        <w:t>is increasing.</w:t>
      </w:r>
    </w:p>
    <w:p w:rsidR="00F5363C" w:rsidRPr="00B1083E" w:rsidRDefault="00F5363C" w:rsidP="00F5363C"/>
    <w:p w:rsidR="00B1083E" w:rsidRPr="00B1083E" w:rsidRDefault="00B1083E" w:rsidP="00F5363C"/>
    <w:p w:rsidR="00F5363C" w:rsidRPr="00B1083E" w:rsidRDefault="00F5363C" w:rsidP="00F5363C">
      <w:pPr>
        <w:pStyle w:val="ListParagraph"/>
        <w:numPr>
          <w:ilvl w:val="0"/>
          <w:numId w:val="6"/>
        </w:numPr>
      </w:pPr>
      <w:r w:rsidRPr="00B1083E">
        <w:t xml:space="preserve">Determine the intervals where </w:t>
      </w:r>
      <w:r w:rsidRPr="00B1083E">
        <w:rPr>
          <w:position w:val="-10"/>
        </w:rPr>
        <w:object w:dxaOrig="540" w:dyaOrig="320">
          <v:shape id="_x0000_i1030" type="#_x0000_t75" style="width:27pt;height:15.75pt" o:ole="">
            <v:imagedata r:id="rId30" o:title=""/>
          </v:shape>
          <o:OLEObject Type="Embed" ProgID="Equation.DSMT4" ShapeID="_x0000_i1030" DrawAspect="Content" ObjectID="_1415425312" r:id="rId32"/>
        </w:object>
      </w:r>
      <w:r w:rsidRPr="00B1083E">
        <w:t>is decreasing.</w:t>
      </w:r>
    </w:p>
    <w:p w:rsidR="00F5363C" w:rsidRPr="00B1083E" w:rsidRDefault="00F5363C" w:rsidP="00F5363C">
      <w:pPr>
        <w:pStyle w:val="ListParagraph"/>
      </w:pPr>
    </w:p>
    <w:p w:rsidR="00B1083E" w:rsidRPr="00B1083E" w:rsidRDefault="00B1083E" w:rsidP="00F5363C">
      <w:pPr>
        <w:pStyle w:val="ListParagraph"/>
      </w:pPr>
    </w:p>
    <w:p w:rsidR="00F5363C" w:rsidRPr="00B1083E" w:rsidRDefault="00F5363C" w:rsidP="00F5363C"/>
    <w:p w:rsidR="00F5363C" w:rsidRPr="00B1083E" w:rsidRDefault="00F5363C" w:rsidP="00F5363C">
      <w:pPr>
        <w:pStyle w:val="ListParagraph"/>
        <w:numPr>
          <w:ilvl w:val="0"/>
          <w:numId w:val="6"/>
        </w:numPr>
      </w:pPr>
      <w:r w:rsidRPr="00B1083E">
        <w:t xml:space="preserve"> Sketch a possible graph for the function </w:t>
      </w:r>
      <w:r w:rsidRPr="00B1083E">
        <w:rPr>
          <w:position w:val="-10"/>
        </w:rPr>
        <w:object w:dxaOrig="580" w:dyaOrig="320">
          <v:shape id="_x0000_i1031" type="#_x0000_t75" style="width:29.25pt;height:15.75pt" o:ole="">
            <v:imagedata r:id="rId33" o:title=""/>
          </v:shape>
          <o:OLEObject Type="Embed" ProgID="Equation.DSMT4" ShapeID="_x0000_i1031" DrawAspect="Content" ObjectID="_1415425313" r:id="rId34"/>
        </w:object>
      </w:r>
    </w:p>
    <w:p w:rsidR="00F5363C" w:rsidRPr="00B1083E" w:rsidRDefault="00F5363C" w:rsidP="00F5363C"/>
    <w:p w:rsidR="00F5363C" w:rsidRPr="00B1083E" w:rsidRDefault="00F5363C" w:rsidP="00F5363C"/>
    <w:p w:rsidR="00F5363C" w:rsidRPr="00B1083E" w:rsidRDefault="00F5363C" w:rsidP="00F5363C"/>
    <w:p w:rsidR="00F5363C" w:rsidRPr="00B1083E" w:rsidRDefault="00F5363C" w:rsidP="00F5363C"/>
    <w:p w:rsidR="00F5363C" w:rsidRPr="00B1083E" w:rsidRDefault="00F5363C" w:rsidP="00F5363C"/>
    <w:p w:rsidR="00F5363C" w:rsidRPr="00B1083E" w:rsidRDefault="00F5363C" w:rsidP="00F5363C">
      <w:pPr>
        <w:pStyle w:val="ListParagraph"/>
        <w:numPr>
          <w:ilvl w:val="0"/>
          <w:numId w:val="6"/>
        </w:numPr>
      </w:pPr>
      <w:r w:rsidRPr="00B1083E">
        <w:t xml:space="preserve">At what x-values does </w:t>
      </w:r>
      <w:r w:rsidR="004852A0" w:rsidRPr="00B1083E">
        <w:rPr>
          <w:position w:val="-10"/>
        </w:rPr>
        <w:object w:dxaOrig="540" w:dyaOrig="320">
          <v:shape id="_x0000_i1032" type="#_x0000_t75" style="width:27pt;height:15.75pt" o:ole="">
            <v:imagedata r:id="rId35" o:title=""/>
          </v:shape>
          <o:OLEObject Type="Embed" ProgID="Equation.DSMT4" ShapeID="_x0000_i1032" DrawAspect="Content" ObjectID="_1415425314" r:id="rId36"/>
        </w:object>
      </w:r>
      <w:r w:rsidR="004852A0" w:rsidRPr="00B1083E">
        <w:t>have a relative minimum?  Relative maximum?</w:t>
      </w:r>
    </w:p>
    <w:p w:rsidR="004852A0" w:rsidRPr="00B1083E" w:rsidRDefault="004852A0" w:rsidP="004852A0"/>
    <w:p w:rsidR="004852A0" w:rsidRPr="00B1083E" w:rsidRDefault="004852A0" w:rsidP="004852A0"/>
    <w:p w:rsidR="004852A0" w:rsidRPr="00B1083E" w:rsidRDefault="004852A0" w:rsidP="004852A0"/>
    <w:p w:rsidR="004852A0" w:rsidRPr="00B1083E" w:rsidRDefault="004852A0" w:rsidP="004852A0"/>
    <w:p w:rsidR="00B1083E" w:rsidRPr="00B1083E" w:rsidRDefault="00B1083E" w:rsidP="004852A0"/>
    <w:p w:rsidR="004852A0" w:rsidRDefault="004852A0" w:rsidP="004852A0"/>
    <w:p w:rsidR="00016938" w:rsidRPr="00B1083E" w:rsidRDefault="00016938" w:rsidP="004852A0"/>
    <w:p w:rsidR="004852A0" w:rsidRPr="00B1083E" w:rsidRDefault="004852A0" w:rsidP="004852A0">
      <w:r w:rsidRPr="00B1083E">
        <w:lastRenderedPageBreak/>
        <w:t xml:space="preserve">Example 2:  Given the graph of </w:t>
      </w:r>
      <w:r w:rsidRPr="00B1083E">
        <w:rPr>
          <w:position w:val="-10"/>
        </w:rPr>
        <w:object w:dxaOrig="580" w:dyaOrig="320">
          <v:shape id="_x0000_i1033" type="#_x0000_t75" style="width:29.25pt;height:15.75pt" o:ole="">
            <v:imagedata r:id="rId37" o:title=""/>
          </v:shape>
          <o:OLEObject Type="Embed" ProgID="Equation.DSMT4" ShapeID="_x0000_i1033" DrawAspect="Content" ObjectID="_1415425315" r:id="rId38"/>
        </w:object>
      </w:r>
      <w:r w:rsidRPr="00B1083E">
        <w:t>sketched below.</w:t>
      </w:r>
    </w:p>
    <w:p w:rsidR="004852A0" w:rsidRPr="00B1083E" w:rsidRDefault="002F4A6D" w:rsidP="004852A0">
      <w:r w:rsidRPr="00B108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120650</wp:posOffset>
            </wp:positionV>
            <wp:extent cx="3981450" cy="2257425"/>
            <wp:effectExtent l="1905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17148" r="15865" b="26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4A6D" w:rsidRPr="00B1083E" w:rsidRDefault="002F4A6D" w:rsidP="004852A0"/>
    <w:p w:rsidR="002F4A6D" w:rsidRPr="00B1083E" w:rsidRDefault="002F4A6D" w:rsidP="004852A0"/>
    <w:p w:rsidR="002F4A6D" w:rsidRPr="00B1083E" w:rsidRDefault="002F4A6D" w:rsidP="004852A0"/>
    <w:p w:rsidR="004852A0" w:rsidRPr="00B1083E" w:rsidRDefault="004852A0" w:rsidP="004852A0"/>
    <w:p w:rsidR="002F4A6D" w:rsidRPr="00B1083E" w:rsidRDefault="002F4A6D" w:rsidP="004852A0"/>
    <w:p w:rsidR="002F4A6D" w:rsidRPr="00B1083E" w:rsidRDefault="002F4A6D" w:rsidP="004852A0"/>
    <w:p w:rsidR="002F4A6D" w:rsidRPr="00B1083E" w:rsidRDefault="002F4A6D" w:rsidP="004852A0"/>
    <w:p w:rsidR="002F4A6D" w:rsidRPr="00B1083E" w:rsidRDefault="002F4A6D" w:rsidP="002F4A6D">
      <w:pPr>
        <w:pStyle w:val="ListParagraph"/>
        <w:numPr>
          <w:ilvl w:val="0"/>
          <w:numId w:val="7"/>
        </w:numPr>
      </w:pPr>
      <w:r w:rsidRPr="00B1083E">
        <w:t xml:space="preserve"> On what interval(s) is </w:t>
      </w:r>
      <w:r w:rsidRPr="00B1083E">
        <w:rPr>
          <w:position w:val="-10"/>
        </w:rPr>
        <w:object w:dxaOrig="940" w:dyaOrig="320">
          <v:shape id="_x0000_i1034" type="#_x0000_t75" style="width:47.25pt;height:15.75pt" o:ole="">
            <v:imagedata r:id="rId40" o:title=""/>
          </v:shape>
          <o:OLEObject Type="Embed" ProgID="Equation.DSMT4" ShapeID="_x0000_i1034" DrawAspect="Content" ObjectID="_1415425316" r:id="rId41"/>
        </w:object>
      </w:r>
      <w:r w:rsidRPr="00B1083E">
        <w:t xml:space="preserve">?  </w:t>
      </w:r>
    </w:p>
    <w:p w:rsidR="002F4A6D" w:rsidRPr="00B1083E" w:rsidRDefault="002F4A6D" w:rsidP="002F4A6D"/>
    <w:p w:rsidR="002F4A6D" w:rsidRPr="00B1083E" w:rsidRDefault="002F4A6D" w:rsidP="002F4A6D">
      <w:pPr>
        <w:pStyle w:val="ListParagraph"/>
        <w:numPr>
          <w:ilvl w:val="0"/>
          <w:numId w:val="7"/>
        </w:numPr>
      </w:pPr>
      <w:r w:rsidRPr="00B1083E">
        <w:t xml:space="preserve"> On what interval(s) is </w:t>
      </w:r>
      <w:r w:rsidRPr="00B1083E">
        <w:rPr>
          <w:position w:val="-10"/>
        </w:rPr>
        <w:object w:dxaOrig="940" w:dyaOrig="320">
          <v:shape id="_x0000_i1035" type="#_x0000_t75" style="width:47.25pt;height:15.75pt" o:ole="">
            <v:imagedata r:id="rId42" o:title=""/>
          </v:shape>
          <o:OLEObject Type="Embed" ProgID="Equation.DSMT4" ShapeID="_x0000_i1035" DrawAspect="Content" ObjectID="_1415425317" r:id="rId43"/>
        </w:object>
      </w:r>
    </w:p>
    <w:p w:rsidR="002F4A6D" w:rsidRPr="00B1083E" w:rsidRDefault="002F4A6D" w:rsidP="002F4A6D"/>
    <w:p w:rsidR="002F4A6D" w:rsidRPr="00B1083E" w:rsidRDefault="002F4A6D" w:rsidP="002F4A6D">
      <w:pPr>
        <w:pStyle w:val="ListParagraph"/>
        <w:numPr>
          <w:ilvl w:val="0"/>
          <w:numId w:val="7"/>
        </w:numPr>
      </w:pPr>
      <w:r w:rsidRPr="00B1083E">
        <w:t xml:space="preserve"> What are the critical numbers for </w:t>
      </w:r>
      <w:r w:rsidRPr="00B1083E">
        <w:rPr>
          <w:position w:val="-10"/>
        </w:rPr>
        <w:object w:dxaOrig="660" w:dyaOrig="320">
          <v:shape id="_x0000_i1036" type="#_x0000_t75" style="width:33pt;height:15.75pt" o:ole="">
            <v:imagedata r:id="rId44" o:title=""/>
          </v:shape>
          <o:OLEObject Type="Embed" ProgID="Equation.DSMT4" ShapeID="_x0000_i1036" DrawAspect="Content" ObjectID="_1415425318" r:id="rId45"/>
        </w:object>
      </w:r>
    </w:p>
    <w:p w:rsidR="002F4A6D" w:rsidRPr="00B1083E" w:rsidRDefault="002F4A6D" w:rsidP="002F4A6D"/>
    <w:p w:rsidR="002F4A6D" w:rsidRPr="00B1083E" w:rsidRDefault="002F4A6D" w:rsidP="002F4A6D">
      <w:pPr>
        <w:pStyle w:val="ListParagraph"/>
        <w:numPr>
          <w:ilvl w:val="0"/>
          <w:numId w:val="7"/>
        </w:numPr>
      </w:pPr>
      <w:r w:rsidRPr="00B1083E">
        <w:t xml:space="preserve"> On what interval(s) is </w:t>
      </w:r>
      <w:r w:rsidR="000F4A24" w:rsidRPr="00B1083E">
        <w:rPr>
          <w:position w:val="-10"/>
        </w:rPr>
        <w:object w:dxaOrig="540" w:dyaOrig="320">
          <v:shape id="_x0000_i1037" type="#_x0000_t75" style="width:27pt;height:15.75pt" o:ole="">
            <v:imagedata r:id="rId46" o:title=""/>
          </v:shape>
          <o:OLEObject Type="Embed" ProgID="Equation.DSMT4" ShapeID="_x0000_i1037" DrawAspect="Content" ObjectID="_1415425319" r:id="rId47"/>
        </w:object>
      </w:r>
      <w:r w:rsidR="000F4A24" w:rsidRPr="00B1083E">
        <w:t xml:space="preserve"> increasing?</w:t>
      </w:r>
    </w:p>
    <w:p w:rsidR="000F4A24" w:rsidRPr="00B1083E" w:rsidRDefault="000F4A24" w:rsidP="000F4A24">
      <w:pPr>
        <w:pStyle w:val="ListParagraph"/>
      </w:pPr>
    </w:p>
    <w:p w:rsidR="000F4A24" w:rsidRPr="00B1083E" w:rsidRDefault="000F4A24" w:rsidP="000F4A24">
      <w:pPr>
        <w:pStyle w:val="ListParagraph"/>
      </w:pPr>
    </w:p>
    <w:p w:rsidR="000F4A24" w:rsidRPr="00B1083E" w:rsidRDefault="000F4A24" w:rsidP="000F4A24">
      <w:pPr>
        <w:pStyle w:val="ListParagraph"/>
        <w:numPr>
          <w:ilvl w:val="0"/>
          <w:numId w:val="7"/>
        </w:numPr>
      </w:pPr>
      <w:r w:rsidRPr="00B1083E">
        <w:t xml:space="preserve">On what interval(s) is </w:t>
      </w:r>
      <w:r w:rsidRPr="00B1083E">
        <w:rPr>
          <w:position w:val="-10"/>
        </w:rPr>
        <w:object w:dxaOrig="540" w:dyaOrig="320">
          <v:shape id="_x0000_i1038" type="#_x0000_t75" style="width:27pt;height:15.75pt" o:ole="">
            <v:imagedata r:id="rId46" o:title=""/>
          </v:shape>
          <o:OLEObject Type="Embed" ProgID="Equation.DSMT4" ShapeID="_x0000_i1038" DrawAspect="Content" ObjectID="_1415425320" r:id="rId48"/>
        </w:object>
      </w:r>
      <w:r w:rsidRPr="00B1083E">
        <w:t xml:space="preserve"> decreasing?</w:t>
      </w:r>
    </w:p>
    <w:p w:rsidR="00916E16" w:rsidRPr="00B1083E" w:rsidRDefault="00916E16" w:rsidP="00916E16">
      <w:pPr>
        <w:ind w:left="360"/>
      </w:pPr>
    </w:p>
    <w:p w:rsidR="00916E16" w:rsidRPr="00B1083E" w:rsidRDefault="00916E16" w:rsidP="00916E16">
      <w:pPr>
        <w:pStyle w:val="ListParagraph"/>
        <w:numPr>
          <w:ilvl w:val="0"/>
          <w:numId w:val="7"/>
        </w:numPr>
      </w:pPr>
      <w:r w:rsidRPr="00B1083E">
        <w:t xml:space="preserve"> Sketch a possible graph of </w:t>
      </w:r>
      <w:r w:rsidRPr="00B1083E">
        <w:rPr>
          <w:position w:val="-10"/>
        </w:rPr>
        <w:object w:dxaOrig="580" w:dyaOrig="320">
          <v:shape id="_x0000_i1039" type="#_x0000_t75" style="width:29.25pt;height:15.75pt" o:ole="">
            <v:imagedata r:id="rId49" o:title=""/>
          </v:shape>
          <o:OLEObject Type="Embed" ProgID="Equation.DSMT4" ShapeID="_x0000_i1039" DrawAspect="Content" ObjectID="_1415425321" r:id="rId50"/>
        </w:object>
      </w:r>
    </w:p>
    <w:p w:rsidR="00916E16" w:rsidRPr="00B1083E" w:rsidRDefault="00916E16" w:rsidP="00916E16">
      <w:pPr>
        <w:pStyle w:val="ListParagraph"/>
      </w:pP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r w:rsidRPr="00B1083E">
        <w:lastRenderedPageBreak/>
        <w:t xml:space="preserve">Example 3:  Given </w:t>
      </w:r>
      <w:r w:rsidRPr="00B1083E">
        <w:rPr>
          <w:position w:val="-24"/>
        </w:rPr>
        <w:object w:dxaOrig="1380" w:dyaOrig="660">
          <v:shape id="_x0000_i1040" type="#_x0000_t75" style="width:69pt;height:33pt" o:ole="">
            <v:imagedata r:id="rId51" o:title=""/>
          </v:shape>
          <o:OLEObject Type="Embed" ProgID="Equation.DSMT4" ShapeID="_x0000_i1040" DrawAspect="Content" ObjectID="_1415425322" r:id="rId52"/>
        </w:object>
      </w:r>
    </w:p>
    <w:p w:rsidR="00916E16" w:rsidRPr="00B1083E" w:rsidRDefault="00916E16" w:rsidP="00916E16"/>
    <w:p w:rsidR="00916E16" w:rsidRPr="00B1083E" w:rsidRDefault="00B1083E" w:rsidP="00916E16">
      <w:pPr>
        <w:pStyle w:val="ListParagraph"/>
        <w:numPr>
          <w:ilvl w:val="0"/>
          <w:numId w:val="8"/>
        </w:numPr>
      </w:pPr>
      <w:r w:rsidRPr="00B1083E">
        <w:t>Find</w:t>
      </w:r>
      <w:r w:rsidR="00916E16" w:rsidRPr="00B1083E">
        <w:t xml:space="preserve"> the critical numbers.</w:t>
      </w: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pPr>
        <w:pStyle w:val="ListParagraph"/>
        <w:numPr>
          <w:ilvl w:val="0"/>
          <w:numId w:val="8"/>
        </w:numPr>
      </w:pPr>
      <w:r w:rsidRPr="00B1083E">
        <w:t xml:space="preserve"> Determine the interval(s) on which </w:t>
      </w:r>
      <w:r w:rsidRPr="00B1083E">
        <w:rPr>
          <w:position w:val="-10"/>
        </w:rPr>
        <w:object w:dxaOrig="580" w:dyaOrig="320">
          <v:shape id="_x0000_i1041" type="#_x0000_t75" style="width:29.25pt;height:15.75pt" o:ole="">
            <v:imagedata r:id="rId53" o:title=""/>
          </v:shape>
          <o:OLEObject Type="Embed" ProgID="Equation.DSMT4" ShapeID="_x0000_i1041" DrawAspect="Content" ObjectID="_1415425323" r:id="rId54"/>
        </w:object>
      </w:r>
      <w:r w:rsidRPr="00B1083E">
        <w:t xml:space="preserve"> is positive. Negative.</w:t>
      </w: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pPr>
        <w:pStyle w:val="ListParagraph"/>
        <w:numPr>
          <w:ilvl w:val="0"/>
          <w:numId w:val="8"/>
        </w:numPr>
      </w:pPr>
      <w:r w:rsidRPr="00B1083E">
        <w:t xml:space="preserve"> Determine the interval(s) on which </w:t>
      </w:r>
      <w:r w:rsidRPr="00B1083E">
        <w:rPr>
          <w:position w:val="-10"/>
        </w:rPr>
        <w:object w:dxaOrig="540" w:dyaOrig="320">
          <v:shape id="_x0000_i1042" type="#_x0000_t75" style="width:27pt;height:15.75pt" o:ole="">
            <v:imagedata r:id="rId55" o:title=""/>
          </v:shape>
          <o:OLEObject Type="Embed" ProgID="Equation.DSMT4" ShapeID="_x0000_i1042" DrawAspect="Content" ObjectID="_1415425324" r:id="rId56"/>
        </w:object>
      </w:r>
      <w:r w:rsidRPr="00B1083E">
        <w:t>is increasing. Decreasing.</w:t>
      </w: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pPr>
        <w:pStyle w:val="ListParagraph"/>
        <w:numPr>
          <w:ilvl w:val="0"/>
          <w:numId w:val="8"/>
        </w:numPr>
      </w:pPr>
      <w:r w:rsidRPr="00B1083E">
        <w:t xml:space="preserve"> Find the coordinates of any local maximum. Minimum.</w:t>
      </w: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pPr>
        <w:pStyle w:val="ListParagraph"/>
        <w:numPr>
          <w:ilvl w:val="0"/>
          <w:numId w:val="8"/>
        </w:numPr>
      </w:pPr>
      <w:r w:rsidRPr="00B1083E">
        <w:t xml:space="preserve"> Sketch the graph of </w:t>
      </w:r>
      <w:r w:rsidRPr="00B1083E">
        <w:rPr>
          <w:position w:val="-10"/>
        </w:rPr>
        <w:object w:dxaOrig="580" w:dyaOrig="320">
          <v:shape id="_x0000_i1043" type="#_x0000_t75" style="width:29.25pt;height:15.75pt" o:ole="">
            <v:imagedata r:id="rId57" o:title=""/>
          </v:shape>
          <o:OLEObject Type="Embed" ProgID="Equation.DSMT4" ShapeID="_x0000_i1043" DrawAspect="Content" ObjectID="_1415425325" r:id="rId58"/>
        </w:object>
      </w:r>
    </w:p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/>
    <w:p w:rsidR="00916E16" w:rsidRPr="00B1083E" w:rsidRDefault="00916E16" w:rsidP="00916E16">
      <w:r w:rsidRPr="00B1083E">
        <w:lastRenderedPageBreak/>
        <w:t xml:space="preserve">Example 4:  Given </w:t>
      </w:r>
      <w:r w:rsidR="00FC682E" w:rsidRPr="00B1083E">
        <w:rPr>
          <w:position w:val="-10"/>
        </w:rPr>
        <w:object w:dxaOrig="1840" w:dyaOrig="520">
          <v:shape id="_x0000_i1044" type="#_x0000_t75" style="width:92.25pt;height:26.25pt" o:ole="">
            <v:imagedata r:id="rId59" o:title=""/>
          </v:shape>
          <o:OLEObject Type="Embed" ProgID="Equation.DSMT4" ShapeID="_x0000_i1044" DrawAspect="Content" ObjectID="_1415425326" r:id="rId60"/>
        </w:object>
      </w:r>
    </w:p>
    <w:p w:rsidR="00FC682E" w:rsidRPr="00B1083E" w:rsidRDefault="00FC682E" w:rsidP="00FC682E"/>
    <w:p w:rsidR="00FC682E" w:rsidRPr="00B1083E" w:rsidRDefault="00B1083E" w:rsidP="00FC682E">
      <w:pPr>
        <w:pStyle w:val="ListParagraph"/>
        <w:numPr>
          <w:ilvl w:val="0"/>
          <w:numId w:val="9"/>
        </w:numPr>
      </w:pPr>
      <w:r w:rsidRPr="00B1083E">
        <w:t xml:space="preserve"> Find</w:t>
      </w:r>
      <w:r w:rsidR="00FC682E" w:rsidRPr="00B1083E">
        <w:t xml:space="preserve"> the critical numbers.</w:t>
      </w:r>
    </w:p>
    <w:p w:rsidR="00FC682E" w:rsidRPr="00B1083E" w:rsidRDefault="00FC682E" w:rsidP="00FC682E"/>
    <w:p w:rsidR="00FC682E" w:rsidRPr="00B1083E" w:rsidRDefault="00FC682E" w:rsidP="00FC682E"/>
    <w:p w:rsidR="00FC682E" w:rsidRPr="00B1083E" w:rsidRDefault="00FC682E" w:rsidP="00FC682E">
      <w:pPr>
        <w:pStyle w:val="ListParagraph"/>
        <w:numPr>
          <w:ilvl w:val="0"/>
          <w:numId w:val="9"/>
        </w:numPr>
      </w:pPr>
      <w:r w:rsidRPr="00B1083E">
        <w:t xml:space="preserve"> Determine the interval(s) on which </w:t>
      </w:r>
      <w:r w:rsidRPr="00B1083E">
        <w:rPr>
          <w:position w:val="-10"/>
        </w:rPr>
        <w:object w:dxaOrig="580" w:dyaOrig="320">
          <v:shape id="_x0000_i1045" type="#_x0000_t75" style="width:29.25pt;height:15.75pt" o:ole="">
            <v:imagedata r:id="rId53" o:title=""/>
          </v:shape>
          <o:OLEObject Type="Embed" ProgID="Equation.DSMT4" ShapeID="_x0000_i1045" DrawAspect="Content" ObjectID="_1415425327" r:id="rId61"/>
        </w:object>
      </w:r>
      <w:r w:rsidRPr="00B1083E">
        <w:t xml:space="preserve"> is positive. Negative.</w:t>
      </w:r>
    </w:p>
    <w:p w:rsidR="00FC682E" w:rsidRPr="00B1083E" w:rsidRDefault="00FC682E" w:rsidP="00FC682E"/>
    <w:p w:rsidR="00FC682E" w:rsidRPr="00B1083E" w:rsidRDefault="00FC682E" w:rsidP="00FC682E"/>
    <w:p w:rsidR="00FC682E" w:rsidRPr="00B1083E" w:rsidRDefault="00FC682E" w:rsidP="00FC682E">
      <w:pPr>
        <w:pStyle w:val="ListParagraph"/>
        <w:numPr>
          <w:ilvl w:val="0"/>
          <w:numId w:val="9"/>
        </w:numPr>
      </w:pPr>
      <w:r w:rsidRPr="00B1083E">
        <w:t xml:space="preserve"> Determine the interval(s) on which </w:t>
      </w:r>
      <w:r w:rsidRPr="00B1083E">
        <w:rPr>
          <w:position w:val="-10"/>
        </w:rPr>
        <w:object w:dxaOrig="540" w:dyaOrig="320">
          <v:shape id="_x0000_i1046" type="#_x0000_t75" style="width:27pt;height:15.75pt" o:ole="">
            <v:imagedata r:id="rId55" o:title=""/>
          </v:shape>
          <o:OLEObject Type="Embed" ProgID="Equation.DSMT4" ShapeID="_x0000_i1046" DrawAspect="Content" ObjectID="_1415425328" r:id="rId62"/>
        </w:object>
      </w:r>
      <w:r w:rsidRPr="00B1083E">
        <w:t>is increasing. Decreasing.</w:t>
      </w:r>
    </w:p>
    <w:p w:rsidR="00FC682E" w:rsidRPr="00B1083E" w:rsidRDefault="00FC682E" w:rsidP="00FC682E"/>
    <w:p w:rsidR="00FC682E" w:rsidRPr="00B1083E" w:rsidRDefault="00FC682E" w:rsidP="00FC682E"/>
    <w:p w:rsidR="00FC682E" w:rsidRPr="00B1083E" w:rsidRDefault="00FC682E" w:rsidP="00FC682E">
      <w:pPr>
        <w:pStyle w:val="ListParagraph"/>
        <w:numPr>
          <w:ilvl w:val="0"/>
          <w:numId w:val="9"/>
        </w:numPr>
      </w:pPr>
      <w:r w:rsidRPr="00B1083E">
        <w:t xml:space="preserve"> Find the coordinates of any local maximum. Minimum.</w:t>
      </w:r>
    </w:p>
    <w:p w:rsidR="00FC682E" w:rsidRPr="00B1083E" w:rsidRDefault="00FC682E" w:rsidP="00FC682E"/>
    <w:p w:rsidR="00FC682E" w:rsidRPr="00B1083E" w:rsidRDefault="00FC682E" w:rsidP="00FC682E"/>
    <w:p w:rsidR="00FC682E" w:rsidRPr="00B1083E" w:rsidRDefault="00FC682E" w:rsidP="00FC682E"/>
    <w:p w:rsidR="00FC682E" w:rsidRPr="00B1083E" w:rsidRDefault="00FC682E" w:rsidP="00FC682E">
      <w:pPr>
        <w:pStyle w:val="ListParagraph"/>
        <w:numPr>
          <w:ilvl w:val="0"/>
          <w:numId w:val="9"/>
        </w:numPr>
      </w:pPr>
      <w:r w:rsidRPr="00B1083E">
        <w:t xml:space="preserve"> Sketch the graph of </w:t>
      </w:r>
      <w:r w:rsidRPr="00B1083E">
        <w:rPr>
          <w:position w:val="-10"/>
        </w:rPr>
        <w:object w:dxaOrig="580" w:dyaOrig="320">
          <v:shape id="_x0000_i1047" type="#_x0000_t75" style="width:29.25pt;height:15.75pt" o:ole="">
            <v:imagedata r:id="rId57" o:title=""/>
          </v:shape>
          <o:OLEObject Type="Embed" ProgID="Equation.DSMT4" ShapeID="_x0000_i1047" DrawAspect="Content" ObjectID="_1415425329" r:id="rId63"/>
        </w:object>
      </w:r>
    </w:p>
    <w:p w:rsidR="002F4A6D" w:rsidRPr="00B1083E" w:rsidRDefault="002F4A6D" w:rsidP="002F4A6D"/>
    <w:sectPr w:rsidR="002F4A6D" w:rsidRPr="00B1083E" w:rsidSect="00713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83E" w:rsidRDefault="00B1083E" w:rsidP="00B1083E">
      <w:pPr>
        <w:spacing w:after="0" w:line="240" w:lineRule="auto"/>
      </w:pPr>
      <w:r>
        <w:separator/>
      </w:r>
    </w:p>
  </w:endnote>
  <w:endnote w:type="continuationSeparator" w:id="0">
    <w:p w:rsidR="00B1083E" w:rsidRDefault="00B1083E" w:rsidP="00B1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83E" w:rsidRDefault="00B1083E" w:rsidP="00B1083E">
      <w:pPr>
        <w:spacing w:after="0" w:line="240" w:lineRule="auto"/>
      </w:pPr>
      <w:r>
        <w:separator/>
      </w:r>
    </w:p>
  </w:footnote>
  <w:footnote w:type="continuationSeparator" w:id="0">
    <w:p w:rsidR="00B1083E" w:rsidRDefault="00B1083E" w:rsidP="00B10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B7E"/>
    <w:multiLevelType w:val="multilevel"/>
    <w:tmpl w:val="5036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530724"/>
    <w:multiLevelType w:val="multilevel"/>
    <w:tmpl w:val="5646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B34357"/>
    <w:multiLevelType w:val="multilevel"/>
    <w:tmpl w:val="2D4C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B02354"/>
    <w:multiLevelType w:val="multilevel"/>
    <w:tmpl w:val="EA18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F7568A"/>
    <w:multiLevelType w:val="hybridMultilevel"/>
    <w:tmpl w:val="219CD0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A0A53"/>
    <w:multiLevelType w:val="hybridMultilevel"/>
    <w:tmpl w:val="6FE41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752C5"/>
    <w:multiLevelType w:val="multilevel"/>
    <w:tmpl w:val="238AC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655B28"/>
    <w:multiLevelType w:val="hybridMultilevel"/>
    <w:tmpl w:val="19F6468C"/>
    <w:lvl w:ilvl="0" w:tplc="C5CA87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825056"/>
    <w:multiLevelType w:val="hybridMultilevel"/>
    <w:tmpl w:val="19F6468C"/>
    <w:lvl w:ilvl="0" w:tplc="C5CA87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4F3"/>
    <w:rsid w:val="00000BEA"/>
    <w:rsid w:val="0001417F"/>
    <w:rsid w:val="0001640D"/>
    <w:rsid w:val="00016938"/>
    <w:rsid w:val="0003694A"/>
    <w:rsid w:val="0004500C"/>
    <w:rsid w:val="00050820"/>
    <w:rsid w:val="00054740"/>
    <w:rsid w:val="00057AF5"/>
    <w:rsid w:val="00063B27"/>
    <w:rsid w:val="00073B04"/>
    <w:rsid w:val="00083AAD"/>
    <w:rsid w:val="00091201"/>
    <w:rsid w:val="000A67B6"/>
    <w:rsid w:val="000B5A00"/>
    <w:rsid w:val="000B74F5"/>
    <w:rsid w:val="000B7BF2"/>
    <w:rsid w:val="000C6C24"/>
    <w:rsid w:val="000E4573"/>
    <w:rsid w:val="000F06EF"/>
    <w:rsid w:val="000F4A24"/>
    <w:rsid w:val="00101974"/>
    <w:rsid w:val="0012016D"/>
    <w:rsid w:val="001256CA"/>
    <w:rsid w:val="00125AAA"/>
    <w:rsid w:val="001272BE"/>
    <w:rsid w:val="00131F52"/>
    <w:rsid w:val="0013558B"/>
    <w:rsid w:val="00136B68"/>
    <w:rsid w:val="0014368F"/>
    <w:rsid w:val="001449A7"/>
    <w:rsid w:val="001452EB"/>
    <w:rsid w:val="00146B5D"/>
    <w:rsid w:val="001472E6"/>
    <w:rsid w:val="0015122B"/>
    <w:rsid w:val="00151A42"/>
    <w:rsid w:val="00156B64"/>
    <w:rsid w:val="00156DD7"/>
    <w:rsid w:val="001623A8"/>
    <w:rsid w:val="0017540C"/>
    <w:rsid w:val="00182EE6"/>
    <w:rsid w:val="001842F8"/>
    <w:rsid w:val="00197495"/>
    <w:rsid w:val="00197560"/>
    <w:rsid w:val="001C2257"/>
    <w:rsid w:val="001C23DD"/>
    <w:rsid w:val="001C3C4A"/>
    <w:rsid w:val="001C4069"/>
    <w:rsid w:val="001D4657"/>
    <w:rsid w:val="001E2395"/>
    <w:rsid w:val="001E303A"/>
    <w:rsid w:val="001E5D76"/>
    <w:rsid w:val="001F647C"/>
    <w:rsid w:val="0022727A"/>
    <w:rsid w:val="00227317"/>
    <w:rsid w:val="00230CAE"/>
    <w:rsid w:val="00230EC6"/>
    <w:rsid w:val="00231822"/>
    <w:rsid w:val="00233F39"/>
    <w:rsid w:val="00234EA0"/>
    <w:rsid w:val="002544E6"/>
    <w:rsid w:val="00256E54"/>
    <w:rsid w:val="002577A2"/>
    <w:rsid w:val="002651FC"/>
    <w:rsid w:val="00274316"/>
    <w:rsid w:val="002802AA"/>
    <w:rsid w:val="00280678"/>
    <w:rsid w:val="00285E24"/>
    <w:rsid w:val="0028727A"/>
    <w:rsid w:val="002B6B99"/>
    <w:rsid w:val="002C6BA5"/>
    <w:rsid w:val="002C7559"/>
    <w:rsid w:val="002D114E"/>
    <w:rsid w:val="002F15BD"/>
    <w:rsid w:val="002F4A6D"/>
    <w:rsid w:val="003024B2"/>
    <w:rsid w:val="003053F7"/>
    <w:rsid w:val="00312C69"/>
    <w:rsid w:val="00312E81"/>
    <w:rsid w:val="00317C08"/>
    <w:rsid w:val="00320543"/>
    <w:rsid w:val="00331F96"/>
    <w:rsid w:val="0033625B"/>
    <w:rsid w:val="003508EC"/>
    <w:rsid w:val="0035426F"/>
    <w:rsid w:val="00360FC6"/>
    <w:rsid w:val="00370AF6"/>
    <w:rsid w:val="00371C77"/>
    <w:rsid w:val="003749A9"/>
    <w:rsid w:val="003770F9"/>
    <w:rsid w:val="0038080B"/>
    <w:rsid w:val="00384B90"/>
    <w:rsid w:val="0038742A"/>
    <w:rsid w:val="003911AD"/>
    <w:rsid w:val="00395314"/>
    <w:rsid w:val="003A1DB6"/>
    <w:rsid w:val="003B6869"/>
    <w:rsid w:val="003D15B9"/>
    <w:rsid w:val="003D2BF8"/>
    <w:rsid w:val="003F118C"/>
    <w:rsid w:val="003F7C32"/>
    <w:rsid w:val="0041384F"/>
    <w:rsid w:val="0042015E"/>
    <w:rsid w:val="004215C4"/>
    <w:rsid w:val="00430EAA"/>
    <w:rsid w:val="00442CC0"/>
    <w:rsid w:val="004500F7"/>
    <w:rsid w:val="00467D86"/>
    <w:rsid w:val="00470BC1"/>
    <w:rsid w:val="00480A42"/>
    <w:rsid w:val="004826B3"/>
    <w:rsid w:val="004846A6"/>
    <w:rsid w:val="004852A0"/>
    <w:rsid w:val="00494734"/>
    <w:rsid w:val="0049573D"/>
    <w:rsid w:val="00496854"/>
    <w:rsid w:val="004A366F"/>
    <w:rsid w:val="004B0B50"/>
    <w:rsid w:val="004B1551"/>
    <w:rsid w:val="004B4F55"/>
    <w:rsid w:val="004B65E3"/>
    <w:rsid w:val="004C7D91"/>
    <w:rsid w:val="004D26B2"/>
    <w:rsid w:val="004D34F1"/>
    <w:rsid w:val="004D67CD"/>
    <w:rsid w:val="004E0C43"/>
    <w:rsid w:val="004E3652"/>
    <w:rsid w:val="004E646E"/>
    <w:rsid w:val="005038A5"/>
    <w:rsid w:val="00507A11"/>
    <w:rsid w:val="00510684"/>
    <w:rsid w:val="005134AB"/>
    <w:rsid w:val="005135B1"/>
    <w:rsid w:val="00535489"/>
    <w:rsid w:val="00541592"/>
    <w:rsid w:val="00542B21"/>
    <w:rsid w:val="0055202A"/>
    <w:rsid w:val="00556EC6"/>
    <w:rsid w:val="00565204"/>
    <w:rsid w:val="00574012"/>
    <w:rsid w:val="00597BA5"/>
    <w:rsid w:val="005B7406"/>
    <w:rsid w:val="005C0210"/>
    <w:rsid w:val="005C1D84"/>
    <w:rsid w:val="005D12E2"/>
    <w:rsid w:val="005D34D8"/>
    <w:rsid w:val="005F3023"/>
    <w:rsid w:val="005F7F3D"/>
    <w:rsid w:val="00614798"/>
    <w:rsid w:val="00631C28"/>
    <w:rsid w:val="00635828"/>
    <w:rsid w:val="00636423"/>
    <w:rsid w:val="006407DD"/>
    <w:rsid w:val="00643CA1"/>
    <w:rsid w:val="006506D9"/>
    <w:rsid w:val="00652DF3"/>
    <w:rsid w:val="00653976"/>
    <w:rsid w:val="00663135"/>
    <w:rsid w:val="00664C8F"/>
    <w:rsid w:val="00680C4B"/>
    <w:rsid w:val="00697AE4"/>
    <w:rsid w:val="006C1543"/>
    <w:rsid w:val="006C26D7"/>
    <w:rsid w:val="006D071F"/>
    <w:rsid w:val="006D7B03"/>
    <w:rsid w:val="006E3608"/>
    <w:rsid w:val="006E50D5"/>
    <w:rsid w:val="006E5C06"/>
    <w:rsid w:val="006F25F6"/>
    <w:rsid w:val="006F3899"/>
    <w:rsid w:val="006F41B2"/>
    <w:rsid w:val="00700E3F"/>
    <w:rsid w:val="007071A0"/>
    <w:rsid w:val="00712975"/>
    <w:rsid w:val="00713233"/>
    <w:rsid w:val="00713A4B"/>
    <w:rsid w:val="00750931"/>
    <w:rsid w:val="00760721"/>
    <w:rsid w:val="00764638"/>
    <w:rsid w:val="007778D2"/>
    <w:rsid w:val="00781896"/>
    <w:rsid w:val="0079213E"/>
    <w:rsid w:val="007935D0"/>
    <w:rsid w:val="00793D4D"/>
    <w:rsid w:val="007A2AAC"/>
    <w:rsid w:val="007E4B48"/>
    <w:rsid w:val="007E5DE9"/>
    <w:rsid w:val="007F2CE4"/>
    <w:rsid w:val="00800DB3"/>
    <w:rsid w:val="0082578D"/>
    <w:rsid w:val="0083516E"/>
    <w:rsid w:val="00836230"/>
    <w:rsid w:val="00836527"/>
    <w:rsid w:val="008376B3"/>
    <w:rsid w:val="00842123"/>
    <w:rsid w:val="0085216F"/>
    <w:rsid w:val="00860061"/>
    <w:rsid w:val="0086408F"/>
    <w:rsid w:val="00867694"/>
    <w:rsid w:val="00870E90"/>
    <w:rsid w:val="00872324"/>
    <w:rsid w:val="00872722"/>
    <w:rsid w:val="00873FFD"/>
    <w:rsid w:val="00874925"/>
    <w:rsid w:val="00877E92"/>
    <w:rsid w:val="0088036F"/>
    <w:rsid w:val="0088466B"/>
    <w:rsid w:val="008B69E4"/>
    <w:rsid w:val="008D06D2"/>
    <w:rsid w:val="008D2A5A"/>
    <w:rsid w:val="008D2DF0"/>
    <w:rsid w:val="008D69DC"/>
    <w:rsid w:val="008E038D"/>
    <w:rsid w:val="00900C58"/>
    <w:rsid w:val="009076AD"/>
    <w:rsid w:val="00910CC9"/>
    <w:rsid w:val="009152C5"/>
    <w:rsid w:val="0091634F"/>
    <w:rsid w:val="00916E16"/>
    <w:rsid w:val="00927C77"/>
    <w:rsid w:val="00932552"/>
    <w:rsid w:val="0093333B"/>
    <w:rsid w:val="00936B03"/>
    <w:rsid w:val="00940569"/>
    <w:rsid w:val="00953FAD"/>
    <w:rsid w:val="00960D56"/>
    <w:rsid w:val="00971B30"/>
    <w:rsid w:val="00973D97"/>
    <w:rsid w:val="00977B72"/>
    <w:rsid w:val="00980F55"/>
    <w:rsid w:val="00986962"/>
    <w:rsid w:val="00986E86"/>
    <w:rsid w:val="00991744"/>
    <w:rsid w:val="00992ACA"/>
    <w:rsid w:val="009A1273"/>
    <w:rsid w:val="009B1B8D"/>
    <w:rsid w:val="009B535C"/>
    <w:rsid w:val="009B5483"/>
    <w:rsid w:val="009C4976"/>
    <w:rsid w:val="009C6AAE"/>
    <w:rsid w:val="009D1803"/>
    <w:rsid w:val="009D27AD"/>
    <w:rsid w:val="009E07BE"/>
    <w:rsid w:val="009E19E4"/>
    <w:rsid w:val="009E3519"/>
    <w:rsid w:val="009F3076"/>
    <w:rsid w:val="00A01DBF"/>
    <w:rsid w:val="00A12259"/>
    <w:rsid w:val="00A17E6E"/>
    <w:rsid w:val="00A2123A"/>
    <w:rsid w:val="00A2651B"/>
    <w:rsid w:val="00A32C22"/>
    <w:rsid w:val="00A4457F"/>
    <w:rsid w:val="00A81B12"/>
    <w:rsid w:val="00A8424C"/>
    <w:rsid w:val="00AA0DB0"/>
    <w:rsid w:val="00AA5C1A"/>
    <w:rsid w:val="00AB3B0C"/>
    <w:rsid w:val="00AB4A1E"/>
    <w:rsid w:val="00AC2374"/>
    <w:rsid w:val="00AD783C"/>
    <w:rsid w:val="00AD7CDD"/>
    <w:rsid w:val="00AE1D39"/>
    <w:rsid w:val="00AE72E6"/>
    <w:rsid w:val="00B053A0"/>
    <w:rsid w:val="00B07894"/>
    <w:rsid w:val="00B1083E"/>
    <w:rsid w:val="00B17062"/>
    <w:rsid w:val="00B242D3"/>
    <w:rsid w:val="00B37FDC"/>
    <w:rsid w:val="00B607E5"/>
    <w:rsid w:val="00B753AF"/>
    <w:rsid w:val="00B760D6"/>
    <w:rsid w:val="00B77612"/>
    <w:rsid w:val="00B83548"/>
    <w:rsid w:val="00B9047D"/>
    <w:rsid w:val="00B9168D"/>
    <w:rsid w:val="00B91D08"/>
    <w:rsid w:val="00B978DF"/>
    <w:rsid w:val="00BA4FAA"/>
    <w:rsid w:val="00BA5E48"/>
    <w:rsid w:val="00BB1E1C"/>
    <w:rsid w:val="00BD0C27"/>
    <w:rsid w:val="00BD3898"/>
    <w:rsid w:val="00BE04F3"/>
    <w:rsid w:val="00BF3E19"/>
    <w:rsid w:val="00BF635B"/>
    <w:rsid w:val="00C11C40"/>
    <w:rsid w:val="00C13657"/>
    <w:rsid w:val="00C14136"/>
    <w:rsid w:val="00C41F19"/>
    <w:rsid w:val="00C50E8B"/>
    <w:rsid w:val="00C50FA4"/>
    <w:rsid w:val="00C56020"/>
    <w:rsid w:val="00C56EFE"/>
    <w:rsid w:val="00C617E8"/>
    <w:rsid w:val="00C633AD"/>
    <w:rsid w:val="00C73BB8"/>
    <w:rsid w:val="00C973F1"/>
    <w:rsid w:val="00CA18B2"/>
    <w:rsid w:val="00CA6682"/>
    <w:rsid w:val="00CB2188"/>
    <w:rsid w:val="00CB627D"/>
    <w:rsid w:val="00CC5EA7"/>
    <w:rsid w:val="00CF34C0"/>
    <w:rsid w:val="00CF4535"/>
    <w:rsid w:val="00D064C0"/>
    <w:rsid w:val="00D07768"/>
    <w:rsid w:val="00D153F9"/>
    <w:rsid w:val="00D200A1"/>
    <w:rsid w:val="00D2508E"/>
    <w:rsid w:val="00D35974"/>
    <w:rsid w:val="00D51B49"/>
    <w:rsid w:val="00D55639"/>
    <w:rsid w:val="00D637AC"/>
    <w:rsid w:val="00D63C3D"/>
    <w:rsid w:val="00D6688A"/>
    <w:rsid w:val="00D77057"/>
    <w:rsid w:val="00D817E9"/>
    <w:rsid w:val="00D86F55"/>
    <w:rsid w:val="00D90A39"/>
    <w:rsid w:val="00D9783A"/>
    <w:rsid w:val="00DA16C2"/>
    <w:rsid w:val="00DB3A82"/>
    <w:rsid w:val="00DD4892"/>
    <w:rsid w:val="00DD4AB0"/>
    <w:rsid w:val="00DD5B68"/>
    <w:rsid w:val="00DF000F"/>
    <w:rsid w:val="00E005FF"/>
    <w:rsid w:val="00E04911"/>
    <w:rsid w:val="00E1292E"/>
    <w:rsid w:val="00E14FD4"/>
    <w:rsid w:val="00E22A1B"/>
    <w:rsid w:val="00E24B43"/>
    <w:rsid w:val="00E32C25"/>
    <w:rsid w:val="00E3555E"/>
    <w:rsid w:val="00E50970"/>
    <w:rsid w:val="00E610ED"/>
    <w:rsid w:val="00E66969"/>
    <w:rsid w:val="00E71786"/>
    <w:rsid w:val="00E7744E"/>
    <w:rsid w:val="00E80634"/>
    <w:rsid w:val="00E83E84"/>
    <w:rsid w:val="00EA1D45"/>
    <w:rsid w:val="00EB7B8C"/>
    <w:rsid w:val="00ED0003"/>
    <w:rsid w:val="00ED5182"/>
    <w:rsid w:val="00EF03D2"/>
    <w:rsid w:val="00EF539E"/>
    <w:rsid w:val="00EF61A4"/>
    <w:rsid w:val="00EF6539"/>
    <w:rsid w:val="00F07FD5"/>
    <w:rsid w:val="00F204B5"/>
    <w:rsid w:val="00F35659"/>
    <w:rsid w:val="00F400DE"/>
    <w:rsid w:val="00F5363C"/>
    <w:rsid w:val="00F73CFE"/>
    <w:rsid w:val="00F834E3"/>
    <w:rsid w:val="00F83762"/>
    <w:rsid w:val="00F84FB9"/>
    <w:rsid w:val="00FA3CF2"/>
    <w:rsid w:val="00FA510F"/>
    <w:rsid w:val="00FA7F84"/>
    <w:rsid w:val="00FB0982"/>
    <w:rsid w:val="00FB27B1"/>
    <w:rsid w:val="00FB4BA1"/>
    <w:rsid w:val="00FB4D9A"/>
    <w:rsid w:val="00FB4DD1"/>
    <w:rsid w:val="00FC6279"/>
    <w:rsid w:val="00FC682E"/>
    <w:rsid w:val="00FE28AD"/>
    <w:rsid w:val="00FE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04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E0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4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6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10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083E"/>
  </w:style>
  <w:style w:type="paragraph" w:styleId="Footer">
    <w:name w:val="footer"/>
    <w:basedOn w:val="Normal"/>
    <w:link w:val="FooterChar"/>
    <w:uiPriority w:val="99"/>
    <w:semiHidden/>
    <w:unhideWhenUsed/>
    <w:rsid w:val="00B10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e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30.bin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lsulkes</cp:lastModifiedBy>
  <cp:revision>4</cp:revision>
  <cp:lastPrinted>2012-11-26T13:35:00Z</cp:lastPrinted>
  <dcterms:created xsi:type="dcterms:W3CDTF">2012-11-26T13:52:00Z</dcterms:created>
  <dcterms:modified xsi:type="dcterms:W3CDTF">2012-11-26T13:54:00Z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